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158FD9E5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513FE0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421845B9" w14:textId="0AEDD006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Užitkové vozidlo </w:t>
      </w:r>
      <w:r w:rsidR="00EB74D5">
        <w:rPr>
          <w:rFonts w:ascii="Arial" w:hAnsi="Arial" w:cs="Arial"/>
          <w:b/>
          <w:sz w:val="20"/>
        </w:rPr>
        <w:t>– 5 místné</w:t>
      </w:r>
      <w:r w:rsidR="00BF5434">
        <w:rPr>
          <w:rFonts w:ascii="Arial" w:hAnsi="Arial" w:cs="Arial"/>
          <w:b/>
          <w:sz w:val="20"/>
        </w:rPr>
        <w:t xml:space="preserve"> – část 8</w:t>
      </w:r>
    </w:p>
    <w:p w14:paraId="3CAA0FAD" w14:textId="77777777" w:rsidR="00AC5B4A" w:rsidRDefault="00AC5B4A" w:rsidP="00AC5B4A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6E9A9DF1" w14:textId="77777777" w:rsidR="00AC5B4A" w:rsidRDefault="00AC5B4A" w:rsidP="00E4624F">
      <w:pPr>
        <w:spacing w:after="0"/>
        <w:jc w:val="center"/>
        <w:rPr>
          <w:rFonts w:ascii="Arial" w:hAnsi="Arial" w:cs="Arial"/>
          <w:b/>
          <w:sz w:val="20"/>
        </w:rPr>
      </w:pP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31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1639"/>
        <w:gridCol w:w="1053"/>
        <w:gridCol w:w="2269"/>
        <w:tblGridChange w:id="2">
          <w:tblGrid>
            <w:gridCol w:w="10"/>
            <w:gridCol w:w="4668"/>
            <w:gridCol w:w="1639"/>
            <w:gridCol w:w="1043"/>
            <w:gridCol w:w="10"/>
            <w:gridCol w:w="2259"/>
            <w:gridCol w:w="10"/>
          </w:tblGrid>
        </w:tblGridChange>
      </w:tblGrid>
      <w:tr w:rsidR="00A8761B" w:rsidRPr="00E83A89" w14:paraId="674D010C" w14:textId="77777777" w:rsidTr="009A099D">
        <w:trPr>
          <w:trHeight w:val="861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9259EEE" w14:textId="77777777" w:rsidTr="009A099D">
        <w:trPr>
          <w:trHeight w:hRule="exact" w:val="807"/>
        </w:trPr>
        <w:tc>
          <w:tcPr>
            <w:tcW w:w="24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422CF2B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12DA7">
              <w:rPr>
                <w:rFonts w:ascii="Arial" w:hAnsi="Arial" w:cs="Arial"/>
                <w:color w:val="000000"/>
                <w:sz w:val="20"/>
              </w:rPr>
              <w:t>4 7</w:t>
            </w:r>
            <w:r w:rsidR="00E642DB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5885A767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67BC2AE" w14:textId="77777777" w:rsidTr="009A099D">
        <w:trPr>
          <w:trHeight w:hRule="exact" w:val="695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5BA7FA0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254420">
              <w:rPr>
                <w:rFonts w:ascii="Arial" w:hAnsi="Arial" w:cs="Arial"/>
                <w:color w:val="000000"/>
                <w:sz w:val="20"/>
              </w:rPr>
              <w:t>2 990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0DDADB74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A2B89B4" w14:textId="77777777" w:rsidTr="009A099D">
        <w:trPr>
          <w:trHeight w:hRule="exact" w:val="70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5EA8F262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6A77FA">
              <w:rPr>
                <w:rFonts w:ascii="Arial" w:hAnsi="Arial" w:cs="Arial"/>
                <w:sz w:val="20"/>
              </w:rPr>
              <w:t>(</w:t>
            </w:r>
            <w:r w:rsidR="00246323">
              <w:rPr>
                <w:rFonts w:ascii="Arial" w:hAnsi="Arial" w:cs="Arial"/>
                <w:sz w:val="20"/>
              </w:rPr>
              <w:t>bez</w:t>
            </w:r>
            <w:r w:rsidR="006A77FA">
              <w:rPr>
                <w:rFonts w:ascii="Arial" w:hAnsi="Arial" w:cs="Arial"/>
                <w:sz w:val="20"/>
              </w:rPr>
              <w:t xml:space="preserve"> zrcátek)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5A369A64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 w:rsidR="00B8716E">
              <w:rPr>
                <w:rFonts w:ascii="Arial" w:hAnsi="Arial" w:cs="Arial"/>
                <w:color w:val="000000"/>
                <w:sz w:val="20"/>
              </w:rPr>
              <w:t>2</w:t>
            </w:r>
            <w:r w:rsidR="00401DA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58DE317E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55A03279" w14:textId="77777777" w:rsidTr="009A099D">
        <w:trPr>
          <w:trHeight w:hRule="exact" w:val="71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17812CD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max. 1 </w:t>
            </w:r>
            <w:r w:rsidR="00FB0045">
              <w:rPr>
                <w:rFonts w:ascii="Arial" w:hAnsi="Arial" w:cs="Arial"/>
                <w:color w:val="000000"/>
                <w:sz w:val="20"/>
              </w:rPr>
              <w:t>9</w:t>
            </w:r>
            <w:r w:rsidR="00401DA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5D849376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7E41058F" w14:textId="77777777" w:rsidTr="009A099D">
        <w:trPr>
          <w:trHeight w:hRule="exact" w:val="367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59638286" w:rsidR="00163F9C" w:rsidRPr="00E83A89" w:rsidRDefault="006A3445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6893685D" w:rsidR="00163F9C" w:rsidRPr="00E83A89" w:rsidRDefault="00D95674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63F9C" w:rsidRPr="00E83A89" w14:paraId="57738511" w14:textId="77777777" w:rsidTr="009A099D">
        <w:trPr>
          <w:trHeight w:hRule="exact" w:val="632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64C54A2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3E4542">
              <w:rPr>
                <w:rFonts w:ascii="Arial" w:hAnsi="Arial" w:cs="Arial"/>
                <w:color w:val="000000"/>
                <w:sz w:val="20"/>
              </w:rPr>
              <w:t>6</w:t>
            </w:r>
            <w:r w:rsidR="00772B08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63437FA1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3DF59389" w14:textId="77777777" w:rsidTr="009A099D">
        <w:trPr>
          <w:trHeight w:hRule="exact" w:val="839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6B9D96" w14:textId="3C8B7625" w:rsidR="00163F9C" w:rsidRPr="00A36E4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0F362CF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4C5933">
              <w:rPr>
                <w:rFonts w:ascii="Arial" w:hAnsi="Arial" w:cs="Arial"/>
                <w:color w:val="000000"/>
                <w:sz w:val="20"/>
              </w:rPr>
              <w:t>140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182A18F9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5A819E3" w14:textId="77777777" w:rsidTr="009A099D">
        <w:trPr>
          <w:trHeight w:hRule="exact" w:val="709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6A2F8B20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ins w:id="3" w:author="Bártek, Jan" w:date="2025-04-03T07:57:00Z" w16du:dateUtc="2025-04-03T05:57:00Z">
              <w:r w:rsidR="00386712">
                <w:rPr>
                  <w:rFonts w:ascii="Arial" w:hAnsi="Arial" w:cs="Arial"/>
                  <w:color w:val="000000"/>
                  <w:sz w:val="20"/>
                </w:rPr>
                <w:t>3000</w:t>
              </w:r>
            </w:ins>
            <w:del w:id="4" w:author="Bártek, Jan" w:date="2025-04-03T07:57:00Z" w16du:dateUtc="2025-04-03T05:57:00Z">
              <w:r w:rsidDel="00386712">
                <w:rPr>
                  <w:rFonts w:ascii="Arial" w:hAnsi="Arial" w:cs="Arial"/>
                  <w:color w:val="000000"/>
                  <w:sz w:val="20"/>
                </w:rPr>
                <w:delText xml:space="preserve">2 </w:delText>
              </w:r>
              <w:r w:rsidR="001A2A3F" w:rsidDel="00386712">
                <w:rPr>
                  <w:rFonts w:ascii="Arial" w:hAnsi="Arial" w:cs="Arial"/>
                  <w:color w:val="000000"/>
                  <w:sz w:val="20"/>
                </w:rPr>
                <w:delText>500</w:delText>
              </w:r>
            </w:del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6834CAF9" w:rsidR="00497E1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7998238" w14:textId="77777777" w:rsidTr="009A099D">
        <w:trPr>
          <w:trHeight w:hRule="exact" w:val="70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4E34E2ED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CA7CB4">
              <w:rPr>
                <w:rFonts w:ascii="Arial" w:hAnsi="Arial" w:cs="Arial"/>
                <w:color w:val="000000"/>
                <w:sz w:val="20"/>
              </w:rPr>
              <w:t>400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6D4551B0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CC96BDC" w14:textId="77777777" w:rsidTr="009A099D">
        <w:trPr>
          <w:trHeight w:hRule="exact" w:val="373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46F0F599" w:rsidR="00497E1C" w:rsidRPr="00E83A89" w:rsidRDefault="00D95674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33BE3EC7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69C63CF0" w:rsidR="00497E1C" w:rsidRPr="00E83A89" w:rsidRDefault="00AC5B4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0638B4BB" w:rsidR="00497E1C" w:rsidRPr="00E83A89" w:rsidRDefault="00AC5B4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2EC143DE" w:rsidR="00497E1C" w:rsidRPr="00E83A89" w:rsidRDefault="00D95674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19667C88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18333B0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22AD1">
              <w:rPr>
                <w:rFonts w:ascii="Arial" w:hAnsi="Arial" w:cs="Arial"/>
                <w:color w:val="000000"/>
                <w:sz w:val="20"/>
              </w:rPr>
              <w:t>40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5CDFE93D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8206F" w:rsidRPr="00E83A89" w14:paraId="0FA58558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6481293" w14:textId="5BF93A83" w:rsidR="0018206F" w:rsidRDefault="0018206F" w:rsidP="00497E1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D4E3F" w14:textId="1DA0E1B7" w:rsidR="0018206F" w:rsidRDefault="00D44F35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60275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F8D3F" w14:textId="0B0639AA" w:rsidR="0018206F" w:rsidRDefault="0018206F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A72DE" w14:textId="3BB9058F" w:rsidR="0018206F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66A2F499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12A844DF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C067D" w:rsidRPr="00E83A89" w14:paraId="34DB476A" w14:textId="77777777" w:rsidTr="009A099D">
        <w:trPr>
          <w:trHeight w:hRule="exact" w:val="381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77347EE8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210592" w14:textId="77777777" w:rsidTr="009A099D">
        <w:trPr>
          <w:trHeight w:hRule="exact" w:val="290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1AD1F60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063C10">
              <w:rPr>
                <w:rFonts w:ascii="Arial" w:hAnsi="Arial" w:cs="Arial"/>
                <w:sz w:val="20"/>
              </w:rPr>
              <w:t>4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0A20A882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ED542F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005DDD35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56CAE1EA" w14:textId="77777777" w:rsidTr="009A099D">
        <w:trPr>
          <w:trHeight w:hRule="exact" w:val="1012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DE8F7" w14:textId="77777777" w:rsidR="009A099D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Všechny položky uvedené v této technické specifikaci dodavatel zvolí z výrobního programu daného výrobce vozidla, příp. z jeho originálního </w:t>
            </w:r>
          </w:p>
          <w:p w14:paraId="6FC35714" w14:textId="6D5F012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příslušenství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760C920A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9A099D">
        <w:trPr>
          <w:trHeight w:val="861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D95674" w:rsidRPr="00E83A89" w14:paraId="4F959139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7485E3AF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44DC4B5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099F1B1A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222E31D" w14:textId="62E9DAA6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751">
              <w:rPr>
                <w:rFonts w:ascii="Arial" w:hAnsi="Arial" w:cs="Arial"/>
                <w:noProof w:val="0"/>
                <w:sz w:val="20"/>
              </w:rPr>
              <w:t>levé posuvné dveře plné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879" w14:textId="524253DE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4191DA4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4076059F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E02BD">
              <w:rPr>
                <w:rFonts w:ascii="Arial" w:hAnsi="Arial" w:cs="Arial"/>
                <w:noProof w:val="0"/>
                <w:sz w:val="20"/>
              </w:rPr>
              <w:t>pravé posuvné dveře plné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559845A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EA756F2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5EEB1867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C72BF">
              <w:rPr>
                <w:rFonts w:ascii="Arial" w:hAnsi="Arial" w:cs="Arial"/>
                <w:color w:val="000000"/>
                <w:sz w:val="20"/>
              </w:rPr>
              <w:t>zadní dveře otev</w:t>
            </w:r>
            <w:r>
              <w:rPr>
                <w:rFonts w:ascii="Arial" w:hAnsi="Arial" w:cs="Arial"/>
                <w:color w:val="000000"/>
                <w:sz w:val="20"/>
              </w:rPr>
              <w:t>ír</w:t>
            </w:r>
            <w:r w:rsidRPr="006C72BF">
              <w:rPr>
                <w:rFonts w:ascii="Arial" w:hAnsi="Arial" w:cs="Arial"/>
                <w:color w:val="000000"/>
                <w:sz w:val="20"/>
              </w:rPr>
              <w:t>atelné do úhlu 180°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C72BF">
              <w:rPr>
                <w:rFonts w:ascii="Arial" w:hAnsi="Arial" w:cs="Arial"/>
                <w:color w:val="000000"/>
                <w:sz w:val="20"/>
              </w:rPr>
              <w:t>prosklené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4DB45DD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580625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52F23CC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A347B2">
              <w:rPr>
                <w:rFonts w:ascii="Arial" w:hAnsi="Arial" w:cs="Arial"/>
                <w:noProof w:val="0"/>
                <w:sz w:val="20"/>
              </w:rPr>
              <w:t>ržák na smartphone + USB</w:t>
            </w:r>
            <w:r>
              <w:rPr>
                <w:rFonts w:ascii="Arial" w:hAnsi="Arial" w:cs="Arial"/>
                <w:noProof w:val="0"/>
                <w:sz w:val="20"/>
              </w:rPr>
              <w:t xml:space="preserve"> porty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1B8038CD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6BCCDA2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78D14543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C6F99">
              <w:rPr>
                <w:rFonts w:ascii="Arial" w:hAnsi="Arial" w:cs="Arial"/>
                <w:noProof w:val="0"/>
                <w:sz w:val="20"/>
              </w:rPr>
              <w:t>dvoumístné sedadlo spolujezdce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210FDF7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A2A02E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0F5B055E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</w:t>
            </w:r>
            <w:r w:rsidRPr="00DC6F99">
              <w:rPr>
                <w:rFonts w:ascii="Arial" w:hAnsi="Arial" w:cs="Arial"/>
                <w:noProof w:val="0"/>
                <w:sz w:val="20"/>
              </w:rPr>
              <w:t>yhřívaná sedadla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78FC037C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B69F5E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31E99B86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D71156">
              <w:rPr>
                <w:rFonts w:ascii="Arial" w:hAnsi="Arial" w:cs="Arial"/>
                <w:color w:val="000000"/>
                <w:sz w:val="20"/>
              </w:rPr>
              <w:t>sedadlo řidiče výškově a podélně nastavitelné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771E9B8A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540CFE1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6A003C3E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6C41E1C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68BF017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3BBA9" w14:textId="26140B3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Multimediální systém s dotykoovu obrazovkou a propojením na smartphone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367ECD95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FF4882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66A5D" w14:textId="69FE0328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39A19B94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6FB739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50CC03C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07DA5D6D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FDE686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3DB8BE02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5F3EDE36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EC87F7E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8BE30" w14:textId="1FEFC0A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</w:t>
            </w:r>
            <w:r w:rsidRPr="007D4681">
              <w:rPr>
                <w:rFonts w:ascii="Arial" w:hAnsi="Arial" w:cs="Arial"/>
                <w:noProof w:val="0"/>
                <w:sz w:val="20"/>
              </w:rPr>
              <w:t>ystém varování před opuštěním jízdního pruhu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09DF9FA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22FDFB65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FF59D" w14:textId="7D8D579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Hlídaní mrtvého úhlu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62FB8714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1E7CFB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3266C8A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73683">
              <w:rPr>
                <w:rFonts w:ascii="Arial" w:hAnsi="Arial" w:cs="Arial"/>
                <w:noProof w:val="0"/>
                <w:sz w:val="20"/>
              </w:rPr>
              <w:t>systém rozpoznávání dopravních značek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6679EED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318D94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56BD8E72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nouzového brždění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6ECBBEFC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DF6A82C" w14:textId="77777777" w:rsidTr="009A099D">
        <w:trPr>
          <w:trHeight w:val="300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18A4A269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color w:val="000000"/>
                <w:sz w:val="20"/>
              </w:rPr>
              <w:t>12V zásuvka v nákladovém prostoru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196ABB7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963AD6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7EF7462C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noProof w:val="0"/>
                <w:sz w:val="20"/>
              </w:rPr>
              <w:t>LED osvětlení nákladového prostoru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2EA5952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2976829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091D000F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D943B8">
              <w:rPr>
                <w:rFonts w:ascii="Arial" w:hAnsi="Arial" w:cs="Arial"/>
                <w:noProof w:val="0"/>
                <w:sz w:val="20"/>
              </w:rPr>
              <w:t xml:space="preserve">bložení nákladového prostoru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2156B38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063ACEE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83D006" w14:textId="77ACD38C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Tažné zařízení - napevno namontované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163155A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DE3D357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57544566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928B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7DAE94F7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ED5EC3D" w14:textId="77777777" w:rsidTr="00386712">
        <w:tblPrEx>
          <w:tblW w:w="5316" w:type="pct"/>
          <w:tblCellMar>
            <w:left w:w="70" w:type="dxa"/>
            <w:right w:w="70" w:type="dxa"/>
          </w:tblCellMar>
          <w:tblPrExChange w:id="5" w:author="Bártek, Jan" w:date="2025-04-03T07:57:00Z" w16du:dateUtc="2025-04-03T05:57:00Z">
            <w:tblPrEx>
              <w:tblW w:w="5316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trPrChange w:id="6" w:author="Bártek, Jan" w:date="2025-04-03T07:57:00Z" w16du:dateUtc="2025-04-03T05:57:00Z">
            <w:trPr>
              <w:gridAfter w:val="0"/>
              <w:trHeight w:val="288"/>
            </w:trPr>
          </w:trPrChange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tcPrChange w:id="7" w:author="Bártek, Jan" w:date="2025-04-03T07:57:00Z" w16du:dateUtc="2025-04-03T05:57:00Z">
              <w:tcPr>
                <w:tcW w:w="3822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188E4127" w14:textId="3061FDD7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71156">
              <w:rPr>
                <w:rFonts w:ascii="Arial" w:hAnsi="Arial" w:cs="Arial"/>
                <w:noProof w:val="0"/>
                <w:sz w:val="20"/>
              </w:rPr>
              <w:t>plastová podlaha kabiny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" w:author="Bártek, Jan" w:date="2025-04-03T07:57:00Z" w16du:dateUtc="2025-04-03T05:57:00Z">
              <w:tcPr>
                <w:tcW w:w="1178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4662CEB" w14:textId="2D95D0A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386712" w:rsidRPr="00E83A89" w14:paraId="569BEB08" w14:textId="77777777" w:rsidTr="00386712">
        <w:tblPrEx>
          <w:tblW w:w="5316" w:type="pct"/>
          <w:tblCellMar>
            <w:left w:w="70" w:type="dxa"/>
            <w:right w:w="70" w:type="dxa"/>
          </w:tblCellMar>
          <w:tblPrExChange w:id="9" w:author="Bártek, Jan" w:date="2025-04-03T07:57:00Z" w16du:dateUtc="2025-04-03T05:57:00Z">
            <w:tblPrEx>
              <w:tblW w:w="5316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10" w:author="Bártek, Jan" w:date="2025-04-03T07:56:00Z"/>
          <w:trPrChange w:id="11" w:author="Bártek, Jan" w:date="2025-04-03T07:57:00Z" w16du:dateUtc="2025-04-03T05:57:00Z">
            <w:trPr>
              <w:gridAfter w:val="0"/>
              <w:trHeight w:val="288"/>
            </w:trPr>
          </w:trPrChange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tcPrChange w:id="12" w:author="Bártek, Jan" w:date="2025-04-03T07:57:00Z" w16du:dateUtc="2025-04-03T05:57:00Z">
              <w:tcPr>
                <w:tcW w:w="3822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360C800F" w14:textId="1BBB4ECC" w:rsidR="00386712" w:rsidRPr="00D71156" w:rsidRDefault="00386712" w:rsidP="00D95674">
            <w:pPr>
              <w:shd w:val="clear" w:color="auto" w:fill="FFFFFF"/>
              <w:spacing w:after="0"/>
              <w:rPr>
                <w:ins w:id="13" w:author="Bártek, Jan" w:date="2025-04-03T07:56:00Z" w16du:dateUtc="2025-04-03T05:56:00Z"/>
                <w:rFonts w:ascii="Arial" w:hAnsi="Arial" w:cs="Arial"/>
                <w:noProof w:val="0"/>
                <w:sz w:val="20"/>
              </w:rPr>
            </w:pPr>
            <w:ins w:id="14" w:author="Bártek, Jan" w:date="2025-04-03T07:57:00Z" w16du:dateUtc="2025-04-03T05:57:00Z">
              <w:r>
                <w:rPr>
                  <w:rFonts w:ascii="Arial" w:hAnsi="Arial" w:cs="Arial"/>
                  <w:noProof w:val="0"/>
                  <w:sz w:val="20"/>
                </w:rPr>
                <w:t>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5" w:author="Bártek, Jan" w:date="2025-04-03T07:57:00Z" w16du:dateUtc="2025-04-03T05:57:00Z">
              <w:tcPr>
                <w:tcW w:w="1178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89992A8" w14:textId="522B6CFE" w:rsidR="00386712" w:rsidRPr="007D112B" w:rsidRDefault="00386712" w:rsidP="00D95674">
            <w:pPr>
              <w:shd w:val="clear" w:color="auto" w:fill="FFFFFF"/>
              <w:spacing w:after="0"/>
              <w:jc w:val="center"/>
              <w:rPr>
                <w:ins w:id="16" w:author="Bártek, Jan" w:date="2025-04-03T07:56:00Z" w16du:dateUtc="2025-04-03T05:56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17" w:author="Bártek, Jan" w:date="2025-04-03T07:57:00Z" w16du:dateUtc="2025-04-03T05:57:00Z"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8F5D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2BB70" w14:textId="77777777" w:rsidR="00155193" w:rsidRDefault="00155193" w:rsidP="003A7200">
      <w:pPr>
        <w:spacing w:after="0"/>
      </w:pPr>
      <w:r>
        <w:separator/>
      </w:r>
    </w:p>
  </w:endnote>
  <w:endnote w:type="continuationSeparator" w:id="0">
    <w:p w14:paraId="1618FE2C" w14:textId="77777777" w:rsidR="00155193" w:rsidRDefault="00155193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B314A" w14:textId="77777777" w:rsidR="00155193" w:rsidRDefault="00155193" w:rsidP="003A7200">
      <w:pPr>
        <w:spacing w:after="0"/>
      </w:pPr>
      <w:r>
        <w:separator/>
      </w:r>
    </w:p>
  </w:footnote>
  <w:footnote w:type="continuationSeparator" w:id="0">
    <w:p w14:paraId="050C1C08" w14:textId="77777777" w:rsidR="00155193" w:rsidRDefault="00155193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312E1" w14:textId="77777777" w:rsidR="00513FE0" w:rsidRPr="00203176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F18308F" w14:textId="77777777" w:rsidR="00513FE0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2E0BAA3A" w14:textId="77777777" w:rsidR="00513FE0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108E4977" w14:textId="77777777" w:rsidR="00513FE0" w:rsidRPr="00B87BA5" w:rsidRDefault="00513FE0" w:rsidP="00513FE0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751B631A" w14:textId="775D62C5" w:rsidR="00B2353E" w:rsidRPr="00513FE0" w:rsidRDefault="00B2353E" w:rsidP="00513FE0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10682"/>
    <w:rsid w:val="00023E23"/>
    <w:rsid w:val="00031BAA"/>
    <w:rsid w:val="00033956"/>
    <w:rsid w:val="00040F68"/>
    <w:rsid w:val="00063C10"/>
    <w:rsid w:val="000901A0"/>
    <w:rsid w:val="00092F58"/>
    <w:rsid w:val="001137BF"/>
    <w:rsid w:val="0014087F"/>
    <w:rsid w:val="00140BC0"/>
    <w:rsid w:val="001545BF"/>
    <w:rsid w:val="00155193"/>
    <w:rsid w:val="00163F9C"/>
    <w:rsid w:val="0018206F"/>
    <w:rsid w:val="001A2A3F"/>
    <w:rsid w:val="001B0529"/>
    <w:rsid w:val="001E45C7"/>
    <w:rsid w:val="001F5A00"/>
    <w:rsid w:val="00202EA5"/>
    <w:rsid w:val="002461E8"/>
    <w:rsid w:val="00246323"/>
    <w:rsid w:val="00254420"/>
    <w:rsid w:val="00273683"/>
    <w:rsid w:val="002A3F92"/>
    <w:rsid w:val="003615A6"/>
    <w:rsid w:val="00363040"/>
    <w:rsid w:val="00386712"/>
    <w:rsid w:val="003A7200"/>
    <w:rsid w:val="003E4542"/>
    <w:rsid w:val="00401DA1"/>
    <w:rsid w:val="00424535"/>
    <w:rsid w:val="00446661"/>
    <w:rsid w:val="00484539"/>
    <w:rsid w:val="00497E1C"/>
    <w:rsid w:val="004B58FB"/>
    <w:rsid w:val="004C067D"/>
    <w:rsid w:val="004C271E"/>
    <w:rsid w:val="004C5933"/>
    <w:rsid w:val="004F5764"/>
    <w:rsid w:val="004F69C6"/>
    <w:rsid w:val="00513FE0"/>
    <w:rsid w:val="00560F7B"/>
    <w:rsid w:val="00572473"/>
    <w:rsid w:val="00577AF8"/>
    <w:rsid w:val="005E0682"/>
    <w:rsid w:val="005E4A1F"/>
    <w:rsid w:val="005F323A"/>
    <w:rsid w:val="00612DA7"/>
    <w:rsid w:val="006442BD"/>
    <w:rsid w:val="006A3445"/>
    <w:rsid w:val="006A77FA"/>
    <w:rsid w:val="006C72BF"/>
    <w:rsid w:val="006D0711"/>
    <w:rsid w:val="006F36BB"/>
    <w:rsid w:val="00702204"/>
    <w:rsid w:val="00702819"/>
    <w:rsid w:val="00712015"/>
    <w:rsid w:val="0071705C"/>
    <w:rsid w:val="00717670"/>
    <w:rsid w:val="00761C39"/>
    <w:rsid w:val="00772B08"/>
    <w:rsid w:val="007A387C"/>
    <w:rsid w:val="007A56B5"/>
    <w:rsid w:val="007B71D5"/>
    <w:rsid w:val="007D4681"/>
    <w:rsid w:val="007E57A6"/>
    <w:rsid w:val="007E7A09"/>
    <w:rsid w:val="00807D9E"/>
    <w:rsid w:val="0083231F"/>
    <w:rsid w:val="00854B01"/>
    <w:rsid w:val="00887CEF"/>
    <w:rsid w:val="008C05CB"/>
    <w:rsid w:val="008E3CA5"/>
    <w:rsid w:val="008F5DC2"/>
    <w:rsid w:val="00922AD1"/>
    <w:rsid w:val="00955C4B"/>
    <w:rsid w:val="00965023"/>
    <w:rsid w:val="009A099D"/>
    <w:rsid w:val="009C6672"/>
    <w:rsid w:val="009D1A64"/>
    <w:rsid w:val="009E4B73"/>
    <w:rsid w:val="009F59F3"/>
    <w:rsid w:val="00A2457F"/>
    <w:rsid w:val="00A347B2"/>
    <w:rsid w:val="00A36E49"/>
    <w:rsid w:val="00A405F4"/>
    <w:rsid w:val="00A80742"/>
    <w:rsid w:val="00A8761B"/>
    <w:rsid w:val="00A974DF"/>
    <w:rsid w:val="00AB71C1"/>
    <w:rsid w:val="00AC5B4A"/>
    <w:rsid w:val="00AE02BD"/>
    <w:rsid w:val="00AE26E0"/>
    <w:rsid w:val="00B15FC6"/>
    <w:rsid w:val="00B2353E"/>
    <w:rsid w:val="00B32EB6"/>
    <w:rsid w:val="00B34000"/>
    <w:rsid w:val="00B47F85"/>
    <w:rsid w:val="00B70FD3"/>
    <w:rsid w:val="00B76C4E"/>
    <w:rsid w:val="00B8716E"/>
    <w:rsid w:val="00B9795F"/>
    <w:rsid w:val="00BF5434"/>
    <w:rsid w:val="00C725A5"/>
    <w:rsid w:val="00C928BD"/>
    <w:rsid w:val="00CA7CB4"/>
    <w:rsid w:val="00CC2751"/>
    <w:rsid w:val="00CC3299"/>
    <w:rsid w:val="00CE1311"/>
    <w:rsid w:val="00CF07F9"/>
    <w:rsid w:val="00CF361B"/>
    <w:rsid w:val="00D1302B"/>
    <w:rsid w:val="00D265C5"/>
    <w:rsid w:val="00D44F35"/>
    <w:rsid w:val="00D4703F"/>
    <w:rsid w:val="00D515C0"/>
    <w:rsid w:val="00D60275"/>
    <w:rsid w:val="00D62670"/>
    <w:rsid w:val="00D71156"/>
    <w:rsid w:val="00D943B8"/>
    <w:rsid w:val="00D95674"/>
    <w:rsid w:val="00DA2713"/>
    <w:rsid w:val="00DC6F99"/>
    <w:rsid w:val="00E23C36"/>
    <w:rsid w:val="00E30AEE"/>
    <w:rsid w:val="00E356DB"/>
    <w:rsid w:val="00E4624F"/>
    <w:rsid w:val="00E642DB"/>
    <w:rsid w:val="00E7192A"/>
    <w:rsid w:val="00EA576C"/>
    <w:rsid w:val="00EB74D5"/>
    <w:rsid w:val="00EE29AA"/>
    <w:rsid w:val="00EE6D34"/>
    <w:rsid w:val="00EF7A95"/>
    <w:rsid w:val="00F13020"/>
    <w:rsid w:val="00F174D4"/>
    <w:rsid w:val="00F54807"/>
    <w:rsid w:val="00F66241"/>
    <w:rsid w:val="00F722BB"/>
    <w:rsid w:val="00F75247"/>
    <w:rsid w:val="00F80A21"/>
    <w:rsid w:val="00FB0045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B2353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2353E"/>
    <w:rPr>
      <w:rFonts w:ascii="Times New Roman" w:eastAsia="Times New Roman" w:hAnsi="Times New Roman"/>
      <w:noProof/>
      <w:sz w:val="22"/>
    </w:rPr>
  </w:style>
  <w:style w:type="paragraph" w:styleId="Revize">
    <w:name w:val="Revision"/>
    <w:hidden/>
    <w:uiPriority w:val="99"/>
    <w:semiHidden/>
    <w:rsid w:val="00386712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Bártek, Jan</cp:lastModifiedBy>
  <cp:revision>3</cp:revision>
  <cp:lastPrinted>2022-12-14T11:40:00Z</cp:lastPrinted>
  <dcterms:created xsi:type="dcterms:W3CDTF">2025-04-03T05:58:00Z</dcterms:created>
  <dcterms:modified xsi:type="dcterms:W3CDTF">2025-04-03T06:00:00Z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